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D94FB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5B381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1BFE3A8E" w:rsidR="00703492" w:rsidRPr="0071228E" w:rsidRDefault="0090026E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703492"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4DBD4B1A" w:rsidR="007524B9" w:rsidRDefault="0059678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724581">
        <w:rPr>
          <w:rFonts w:ascii="Arial" w:hAnsi="Arial" w:cs="Arial"/>
          <w:b/>
          <w:sz w:val="20"/>
        </w:rPr>
        <w:t>–</w:t>
      </w:r>
      <w:r w:rsidR="00A6425A">
        <w:rPr>
          <w:rFonts w:ascii="Arial" w:hAnsi="Arial" w:cs="Arial"/>
          <w:b/>
          <w:sz w:val="20"/>
        </w:rPr>
        <w:t xml:space="preserve"> velké</w:t>
      </w:r>
      <w:r w:rsidR="00724581">
        <w:rPr>
          <w:rFonts w:ascii="Arial" w:hAnsi="Arial" w:cs="Arial"/>
          <w:b/>
          <w:sz w:val="20"/>
        </w:rPr>
        <w:t xml:space="preserve"> – část 6</w:t>
      </w:r>
    </w:p>
    <w:p w14:paraId="0387A60A" w14:textId="004CF436" w:rsidR="0038679D" w:rsidRDefault="0038679D" w:rsidP="0038679D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3"/>
        <w:gridCol w:w="1701"/>
        <w:gridCol w:w="1135"/>
        <w:gridCol w:w="1976"/>
      </w:tblGrid>
      <w:tr w:rsidR="009F0228" w:rsidRPr="0071228E" w14:paraId="2A5E22A3" w14:textId="77777777" w:rsidTr="00685579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62749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902836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AEB84DC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908E5C7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5:41:00Z" w16du:dateUtc="2025-04-02T13:41:00Z">
              <w:r w:rsidR="000431E2">
                <w:rPr>
                  <w:rFonts w:ascii="Arial" w:hAnsi="Arial" w:cs="Arial"/>
                  <w:noProof w:val="0"/>
                  <w:color w:val="000000"/>
                  <w:sz w:val="20"/>
                </w:rPr>
                <w:t>19</w:t>
              </w:r>
            </w:ins>
            <w:ins w:id="2" w:author="Bártek, Jan" w:date="2025-04-02T15:42:00Z" w16du:dateUtc="2025-04-02T13:42:00Z">
              <w:r w:rsidR="000431E2">
                <w:rPr>
                  <w:rFonts w:ascii="Arial" w:hAnsi="Arial" w:cs="Arial"/>
                  <w:noProof w:val="0"/>
                  <w:color w:val="000000"/>
                  <w:sz w:val="20"/>
                </w:rPr>
                <w:t>00</w:t>
              </w:r>
            </w:ins>
            <w:del w:id="3" w:author="Bártek, Jan" w:date="2025-04-02T15:41:00Z" w16du:dateUtc="2025-04-02T13:41:00Z">
              <w:r w:rsidR="00AE30D0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R="00902836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8</w:delText>
              </w:r>
              <w:r w:rsidR="00B45AFA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>80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BA7E79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E48FA65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74E66B95" w:rsidR="00104A70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6D8450D3" w:rsidR="007524B9" w:rsidRPr="0061014F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43630758" w:rsidR="003401CD" w:rsidRPr="00C41181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4299C3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251868A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422338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25E42DF7" w:rsidR="003401CD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264C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</w:t>
            </w:r>
            <w:r w:rsidRPr="00B6013A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ins w:id="4" w:author="Bártek, Jan" w:date="2025-04-02T15:25:00Z" w16du:dateUtc="2025-04-02T13:25:00Z">
              <w:r w:rsidR="00B6013A">
                <w:rPr>
                  <w:rFonts w:ascii="Arial" w:hAnsi="Arial" w:cs="Arial"/>
                  <w:noProof w:val="0"/>
                  <w:color w:val="000000"/>
                  <w:sz w:val="20"/>
                </w:rPr>
                <w:t>2750</w:t>
              </w:r>
            </w:ins>
            <w:del w:id="5" w:author="Bártek, Jan" w:date="2025-04-02T15:25:00Z" w16du:dateUtc="2025-04-02T13:25:00Z">
              <w:r w:rsidR="00D23A4B" w:rsidRPr="00B6013A"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D3272F" w:rsidRPr="00B6013A"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350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3C668351" w:rsidR="00F5075C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51C8621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</w:t>
            </w:r>
            <w:r w:rsidR="00EC7D70">
              <w:rPr>
                <w:rFonts w:ascii="Arial" w:hAnsi="Arial" w:cs="Arial"/>
                <w:noProof w:val="0"/>
                <w:color w:val="000000"/>
                <w:sz w:val="20"/>
              </w:rPr>
              <w:t>omobil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DC019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CF8500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33EA9C7A" w:rsidR="004A25A5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03ECE19" w:rsidR="00480204" w:rsidRPr="0071228E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9D1B6B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0E0698DF" w:rsidR="00480204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3D15CAB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226678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42155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40AB0AF" w:rsidR="007524B9" w:rsidRPr="0071228E" w:rsidRDefault="00EF5CC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4A3BEEEB" w:rsidR="00A150A7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68557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129C3B8" w:rsidR="00A150A7" w:rsidRPr="00C41181" w:rsidRDefault="00017B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8EE6C8D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8389BD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41DF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D25D4E2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7E7B57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F8E755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F250D6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4F291BD" w:rsidR="007524B9" w:rsidRPr="00C41181" w:rsidDel="00120B77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FC60C97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:rsidDel="000431E2" w14:paraId="0CB281F0" w14:textId="48018235" w:rsidTr="00B6013A">
        <w:trPr>
          <w:trHeight w:val="288"/>
          <w:del w:id="6" w:author="Bártek, Jan" w:date="2025-04-02T15:35:00Z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D512" w14:textId="4691CF27" w:rsidR="007524B9" w:rsidRPr="00703492" w:rsidDel="000431E2" w:rsidRDefault="007524B9" w:rsidP="007524B9">
            <w:pPr>
              <w:shd w:val="clear" w:color="auto" w:fill="FFFFFF" w:themeFill="background1"/>
              <w:spacing w:after="0"/>
              <w:rPr>
                <w:del w:id="7" w:author="Bártek, Jan" w:date="2025-04-02T15:35:00Z" w16du:dateUtc="2025-04-02T13:35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62C4E41B" w:rsidR="007524B9" w:rsidRPr="00703492" w:rsidDel="000431E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del w:id="8" w:author="Bártek, Jan" w:date="2025-04-02T15:35:00Z" w16du:dateUtc="2025-04-02T13:35:00Z"/>
                <w:rFonts w:ascii="Arial" w:hAnsi="Arial" w:cs="Arial"/>
                <w:noProof w:val="0"/>
                <w:color w:val="000000"/>
                <w:sz w:val="20"/>
              </w:rPr>
            </w:pPr>
            <w:del w:id="9" w:author="Bártek, Jan" w:date="2025-04-02T15:34:00Z" w16du:dateUtc="2025-04-02T13:34:00Z">
              <w:r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ANO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366FD0F4" w:rsidR="007524B9" w:rsidRPr="00703492" w:rsidDel="000431E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del w:id="10" w:author="Bártek, Jan" w:date="2025-04-02T15:35:00Z" w16du:dateUtc="2025-04-02T13:35:00Z"/>
                <w:rFonts w:ascii="Arial" w:hAnsi="Arial" w:cs="Arial"/>
                <w:noProof w:val="0"/>
                <w:color w:val="000000"/>
                <w:sz w:val="20"/>
              </w:rPr>
            </w:pPr>
            <w:del w:id="11" w:author="Bártek, Jan" w:date="2025-04-02T15:34:00Z" w16du:dateUtc="2025-04-02T13:34:00Z">
              <w:r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-</w:delText>
              </w:r>
            </w:del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AAFDEC1" w:rsidR="007524B9" w:rsidRPr="00C41181" w:rsidDel="000431E2" w:rsidRDefault="00017B6F" w:rsidP="007524B9">
            <w:pPr>
              <w:shd w:val="clear" w:color="auto" w:fill="FFFFFF" w:themeFill="background1"/>
              <w:spacing w:after="0"/>
              <w:jc w:val="center"/>
              <w:rPr>
                <w:del w:id="12" w:author="Bártek, Jan" w:date="2025-04-02T15:35:00Z" w16du:dateUtc="2025-04-02T13:35:00Z"/>
                <w:rFonts w:ascii="Arial" w:hAnsi="Arial" w:cs="Arial"/>
                <w:i/>
                <w:snapToGrid w:val="0"/>
                <w:color w:val="000000"/>
              </w:rPr>
            </w:pPr>
            <w:del w:id="13" w:author="Bártek, Jan" w:date="2025-04-02T15:34:00Z" w16du:dateUtc="2025-04-02T13:34:00Z"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delText>[</w:delText>
              </w:r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delText>ANO/NE</w:delText>
              </w:r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delText>]</w:delText>
              </w:r>
            </w:del>
          </w:p>
        </w:tc>
      </w:tr>
      <w:tr w:rsidR="00703492" w:rsidRPr="0071228E" w14:paraId="50DB2EC2" w14:textId="77777777" w:rsidTr="00B37BF0">
        <w:trPr>
          <w:trHeight w:val="861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F1230" w:rsidRPr="0071228E" w14:paraId="128B2818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4E3BBDB6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 s automatickým přepínáním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1CDB6A5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D9F2FE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18C817E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</w:t>
            </w:r>
            <w:r w:rsidRPr="00612A3A">
              <w:rPr>
                <w:rFonts w:ascii="Arial" w:hAnsi="Arial" w:cs="Arial"/>
                <w:noProof w:val="0"/>
                <w:color w:val="000000"/>
                <w:sz w:val="20"/>
              </w:rPr>
              <w:t>vouzónová automatická klimatizace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5BE4CB2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D34F8D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C44E77D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Funkce nouzového brždění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73538B7C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6972D9B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CCCED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71B03D6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21B638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6D7E07E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26F293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1F478E51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06536977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4D8E1D1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AB4D11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7B63D7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5FFE047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9F99E27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A4F4" w14:textId="5BA1C2EF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7F0B2" w14:textId="2EFD5924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42403029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8ED63" w14:textId="704A1BF9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7E02F" w14:textId="485177B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8880174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4FB7B78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86BA0AB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15A2A7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53105D2B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3FFA87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EEDDFEF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081CAC5A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11EFEB07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0736F320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3FD3570D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Nastavitelná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C182BA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9F9E1A3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33727967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6509EA3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B6013A" w:rsidRPr="0071228E" w14:paraId="5C8075FF" w14:textId="77777777" w:rsidTr="00B37BF0">
        <w:trPr>
          <w:trHeight w:val="288"/>
          <w:ins w:id="14" w:author="Bártek, Jan" w:date="2025-04-02T15:34:00Z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2C840" w14:textId="3ACA2E0A" w:rsidR="00B6013A" w:rsidRDefault="000431E2" w:rsidP="00EF1230">
            <w:pPr>
              <w:shd w:val="clear" w:color="auto" w:fill="FFFFFF" w:themeFill="background1"/>
              <w:spacing w:after="0"/>
              <w:rPr>
                <w:ins w:id="15" w:author="Bártek, Jan" w:date="2025-04-02T15:34:00Z" w16du:dateUtc="2025-04-02T13:34:00Z"/>
                <w:rFonts w:ascii="Arial" w:hAnsi="Arial" w:cs="Arial"/>
                <w:noProof w:val="0"/>
                <w:sz w:val="20"/>
              </w:rPr>
            </w:pPr>
            <w:ins w:id="16" w:author="Bártek, Jan" w:date="2025-04-02T15:35:00Z" w16du:dateUtc="2025-04-02T13:35:00Z">
              <w:r>
                <w:rPr>
                  <w:rFonts w:ascii="Arial" w:hAnsi="Arial" w:cs="Arial"/>
                  <w:noProof w:val="0"/>
                  <w:sz w:val="20"/>
                </w:rPr>
                <w:t>Nosné zařízení</w:t>
              </w:r>
            </w:ins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9084E" w14:textId="5BDE85AB" w:rsidR="00B6013A" w:rsidRPr="00ED5DAE" w:rsidRDefault="000431E2" w:rsidP="00EF1230">
            <w:pPr>
              <w:shd w:val="clear" w:color="auto" w:fill="FFFFFF" w:themeFill="background1"/>
              <w:spacing w:after="0"/>
              <w:jc w:val="center"/>
              <w:rPr>
                <w:ins w:id="17" w:author="Bártek, Jan" w:date="2025-04-02T15:34:00Z" w16du:dateUtc="2025-04-02T13:34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8" w:author="Bártek, Jan" w:date="2025-04-02T15:35:00Z" w16du:dateUtc="2025-04-02T13:35:00Z">
              <w:r w:rsidRPr="00ED5DAE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ED5DAE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ED5DAE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  <w:tr w:rsidR="00B6013A" w:rsidRPr="0071228E" w14:paraId="0C2AD9C5" w14:textId="77777777" w:rsidTr="00B37BF0">
        <w:trPr>
          <w:trHeight w:val="288"/>
          <w:ins w:id="19" w:author="Bártek, Jan" w:date="2025-04-02T15:34:00Z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DE7AD" w14:textId="7F1894B3" w:rsidR="00B6013A" w:rsidRDefault="00677B39" w:rsidP="00B6013A">
            <w:pPr>
              <w:shd w:val="clear" w:color="auto" w:fill="FFFFFF" w:themeFill="background1"/>
              <w:spacing w:after="0"/>
              <w:rPr>
                <w:ins w:id="20" w:author="Bártek, Jan" w:date="2025-04-02T15:34:00Z" w16du:dateUtc="2025-04-02T13:34:00Z"/>
                <w:rFonts w:ascii="Arial" w:hAnsi="Arial" w:cs="Arial"/>
                <w:noProof w:val="0"/>
                <w:sz w:val="20"/>
              </w:rPr>
            </w:pPr>
            <w:ins w:id="21" w:author="Bártek, Jan" w:date="2025-04-17T12:51:00Z" w16du:dateUtc="2025-04-17T10:51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DA1F3" w14:textId="5A8AB96C" w:rsidR="00B6013A" w:rsidRPr="00ED5DAE" w:rsidRDefault="00B6013A" w:rsidP="00B6013A">
            <w:pPr>
              <w:shd w:val="clear" w:color="auto" w:fill="FFFFFF" w:themeFill="background1"/>
              <w:spacing w:after="0"/>
              <w:jc w:val="center"/>
              <w:rPr>
                <w:ins w:id="22" w:author="Bártek, Jan" w:date="2025-04-02T15:34:00Z" w16du:dateUtc="2025-04-02T13:34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23" w:author="Bártek, Jan" w:date="2025-04-02T15:34:00Z" w16du:dateUtc="2025-04-02T13:34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583D1" w14:textId="77777777" w:rsidR="0018260F" w:rsidRDefault="0018260F">
      <w:pPr>
        <w:spacing w:after="0"/>
      </w:pPr>
      <w:r>
        <w:separator/>
      </w:r>
    </w:p>
  </w:endnote>
  <w:endnote w:type="continuationSeparator" w:id="0">
    <w:p w14:paraId="20532742" w14:textId="77777777" w:rsidR="0018260F" w:rsidRDefault="001826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BFC8E" w14:textId="77777777" w:rsidR="0018260F" w:rsidRDefault="0018260F">
      <w:pPr>
        <w:spacing w:after="0"/>
      </w:pPr>
      <w:r>
        <w:separator/>
      </w:r>
    </w:p>
  </w:footnote>
  <w:footnote w:type="continuationSeparator" w:id="0">
    <w:p w14:paraId="65CF036E" w14:textId="77777777" w:rsidR="0018260F" w:rsidRDefault="001826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982B" w14:textId="77777777" w:rsidR="00F14B1C" w:rsidRPr="00203176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04E827D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EF0B937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3FE81F1" w14:textId="77777777" w:rsidR="00F14B1C" w:rsidRPr="00B87BA5" w:rsidRDefault="00F14B1C" w:rsidP="00F14B1C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17B6F"/>
    <w:rsid w:val="00033AAB"/>
    <w:rsid w:val="000345BD"/>
    <w:rsid w:val="00037A4D"/>
    <w:rsid w:val="00041DF2"/>
    <w:rsid w:val="000431E2"/>
    <w:rsid w:val="0004441C"/>
    <w:rsid w:val="000472AC"/>
    <w:rsid w:val="00055E0A"/>
    <w:rsid w:val="00061E83"/>
    <w:rsid w:val="000920EB"/>
    <w:rsid w:val="0009754E"/>
    <w:rsid w:val="000A578D"/>
    <w:rsid w:val="000A5AA6"/>
    <w:rsid w:val="000B26EF"/>
    <w:rsid w:val="000B75E8"/>
    <w:rsid w:val="000C1432"/>
    <w:rsid w:val="000C672B"/>
    <w:rsid w:val="000C6BAD"/>
    <w:rsid w:val="000C7D58"/>
    <w:rsid w:val="000D0716"/>
    <w:rsid w:val="000D3C72"/>
    <w:rsid w:val="000D6812"/>
    <w:rsid w:val="000F057F"/>
    <w:rsid w:val="00104A70"/>
    <w:rsid w:val="001076EA"/>
    <w:rsid w:val="001104B2"/>
    <w:rsid w:val="00120B77"/>
    <w:rsid w:val="0013778E"/>
    <w:rsid w:val="00156A7C"/>
    <w:rsid w:val="00160B7D"/>
    <w:rsid w:val="00167019"/>
    <w:rsid w:val="00172066"/>
    <w:rsid w:val="001750EE"/>
    <w:rsid w:val="00177B14"/>
    <w:rsid w:val="0018260F"/>
    <w:rsid w:val="00191437"/>
    <w:rsid w:val="00193487"/>
    <w:rsid w:val="001954FF"/>
    <w:rsid w:val="001A14AD"/>
    <w:rsid w:val="001A2559"/>
    <w:rsid w:val="001A7F2C"/>
    <w:rsid w:val="001B301C"/>
    <w:rsid w:val="001B7065"/>
    <w:rsid w:val="001B762E"/>
    <w:rsid w:val="001C2E0C"/>
    <w:rsid w:val="001C5176"/>
    <w:rsid w:val="001C5664"/>
    <w:rsid w:val="001D17E4"/>
    <w:rsid w:val="001D3071"/>
    <w:rsid w:val="001D5F5B"/>
    <w:rsid w:val="001E01E9"/>
    <w:rsid w:val="001E1EAF"/>
    <w:rsid w:val="001E3427"/>
    <w:rsid w:val="001E5F86"/>
    <w:rsid w:val="00202C42"/>
    <w:rsid w:val="002035CF"/>
    <w:rsid w:val="00210D07"/>
    <w:rsid w:val="00224D3D"/>
    <w:rsid w:val="00224FED"/>
    <w:rsid w:val="00225160"/>
    <w:rsid w:val="0022624D"/>
    <w:rsid w:val="00226678"/>
    <w:rsid w:val="00227F55"/>
    <w:rsid w:val="00236FA4"/>
    <w:rsid w:val="00261A93"/>
    <w:rsid w:val="00262D83"/>
    <w:rsid w:val="00273304"/>
    <w:rsid w:val="0028268F"/>
    <w:rsid w:val="00284869"/>
    <w:rsid w:val="002871EA"/>
    <w:rsid w:val="002916D1"/>
    <w:rsid w:val="00292899"/>
    <w:rsid w:val="0029663D"/>
    <w:rsid w:val="002A1BA9"/>
    <w:rsid w:val="002A4046"/>
    <w:rsid w:val="002A4BAA"/>
    <w:rsid w:val="002C09BA"/>
    <w:rsid w:val="002C3BAF"/>
    <w:rsid w:val="002C4A16"/>
    <w:rsid w:val="002D636F"/>
    <w:rsid w:val="002E2AFC"/>
    <w:rsid w:val="002E595F"/>
    <w:rsid w:val="002E620A"/>
    <w:rsid w:val="002E782C"/>
    <w:rsid w:val="002F15B0"/>
    <w:rsid w:val="002F4307"/>
    <w:rsid w:val="002F6B1A"/>
    <w:rsid w:val="00303C3C"/>
    <w:rsid w:val="0031028E"/>
    <w:rsid w:val="003217E2"/>
    <w:rsid w:val="00326134"/>
    <w:rsid w:val="00337602"/>
    <w:rsid w:val="003401CD"/>
    <w:rsid w:val="003479DB"/>
    <w:rsid w:val="003620FC"/>
    <w:rsid w:val="00363FAF"/>
    <w:rsid w:val="00364C4B"/>
    <w:rsid w:val="003703B9"/>
    <w:rsid w:val="00373B5F"/>
    <w:rsid w:val="0038679D"/>
    <w:rsid w:val="00391FF1"/>
    <w:rsid w:val="0039312A"/>
    <w:rsid w:val="00397F1B"/>
    <w:rsid w:val="003A2D99"/>
    <w:rsid w:val="003A329F"/>
    <w:rsid w:val="003A4202"/>
    <w:rsid w:val="003A5131"/>
    <w:rsid w:val="003A5B7D"/>
    <w:rsid w:val="003A5E93"/>
    <w:rsid w:val="003B4FF6"/>
    <w:rsid w:val="003C0DEB"/>
    <w:rsid w:val="003C207D"/>
    <w:rsid w:val="003E3845"/>
    <w:rsid w:val="003E4FEB"/>
    <w:rsid w:val="003E6DFF"/>
    <w:rsid w:val="003F0CE3"/>
    <w:rsid w:val="00411FA5"/>
    <w:rsid w:val="00422338"/>
    <w:rsid w:val="00430CDA"/>
    <w:rsid w:val="00436609"/>
    <w:rsid w:val="0044523D"/>
    <w:rsid w:val="004512EC"/>
    <w:rsid w:val="00461CA1"/>
    <w:rsid w:val="0046231F"/>
    <w:rsid w:val="00462A3D"/>
    <w:rsid w:val="00472903"/>
    <w:rsid w:val="0047522B"/>
    <w:rsid w:val="00475909"/>
    <w:rsid w:val="00480204"/>
    <w:rsid w:val="00483979"/>
    <w:rsid w:val="0049219C"/>
    <w:rsid w:val="004939AA"/>
    <w:rsid w:val="0049448D"/>
    <w:rsid w:val="00496D49"/>
    <w:rsid w:val="004A25A5"/>
    <w:rsid w:val="004A56F2"/>
    <w:rsid w:val="004A7C1B"/>
    <w:rsid w:val="004B4D18"/>
    <w:rsid w:val="004B4EC0"/>
    <w:rsid w:val="004B711D"/>
    <w:rsid w:val="004C1E50"/>
    <w:rsid w:val="004D1262"/>
    <w:rsid w:val="004D52D3"/>
    <w:rsid w:val="004E1817"/>
    <w:rsid w:val="004E25E4"/>
    <w:rsid w:val="004E2D9E"/>
    <w:rsid w:val="004F3F95"/>
    <w:rsid w:val="004F6F66"/>
    <w:rsid w:val="0050433E"/>
    <w:rsid w:val="005112D8"/>
    <w:rsid w:val="00513962"/>
    <w:rsid w:val="0052076C"/>
    <w:rsid w:val="005252AB"/>
    <w:rsid w:val="00534F1A"/>
    <w:rsid w:val="0054217C"/>
    <w:rsid w:val="005448F3"/>
    <w:rsid w:val="00545C5A"/>
    <w:rsid w:val="005612EF"/>
    <w:rsid w:val="00586325"/>
    <w:rsid w:val="0059678A"/>
    <w:rsid w:val="005A0346"/>
    <w:rsid w:val="005B12B3"/>
    <w:rsid w:val="005B243C"/>
    <w:rsid w:val="005B3812"/>
    <w:rsid w:val="005C2925"/>
    <w:rsid w:val="005C6B34"/>
    <w:rsid w:val="005D30D9"/>
    <w:rsid w:val="005D7F2C"/>
    <w:rsid w:val="005E414C"/>
    <w:rsid w:val="005E56A3"/>
    <w:rsid w:val="005E7991"/>
    <w:rsid w:val="005F2792"/>
    <w:rsid w:val="005F2E17"/>
    <w:rsid w:val="0060559F"/>
    <w:rsid w:val="006113D2"/>
    <w:rsid w:val="00612A3A"/>
    <w:rsid w:val="00613ED9"/>
    <w:rsid w:val="0061726E"/>
    <w:rsid w:val="00630E0B"/>
    <w:rsid w:val="00631FFC"/>
    <w:rsid w:val="00632862"/>
    <w:rsid w:val="0063368A"/>
    <w:rsid w:val="00633DB5"/>
    <w:rsid w:val="006341D0"/>
    <w:rsid w:val="00636EEB"/>
    <w:rsid w:val="006507CE"/>
    <w:rsid w:val="006519BD"/>
    <w:rsid w:val="00652FC4"/>
    <w:rsid w:val="00661CEB"/>
    <w:rsid w:val="00677B39"/>
    <w:rsid w:val="00685579"/>
    <w:rsid w:val="006A56DF"/>
    <w:rsid w:val="006B6115"/>
    <w:rsid w:val="006C106B"/>
    <w:rsid w:val="006C3ED5"/>
    <w:rsid w:val="006C410D"/>
    <w:rsid w:val="006D010D"/>
    <w:rsid w:val="006D0441"/>
    <w:rsid w:val="006D7652"/>
    <w:rsid w:val="006E2943"/>
    <w:rsid w:val="006E307D"/>
    <w:rsid w:val="006E3533"/>
    <w:rsid w:val="006E4FAD"/>
    <w:rsid w:val="006F52F2"/>
    <w:rsid w:val="00702204"/>
    <w:rsid w:val="00702846"/>
    <w:rsid w:val="00703492"/>
    <w:rsid w:val="007049DB"/>
    <w:rsid w:val="0071232E"/>
    <w:rsid w:val="00716AB9"/>
    <w:rsid w:val="00724581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460"/>
    <w:rsid w:val="007928F3"/>
    <w:rsid w:val="007932F8"/>
    <w:rsid w:val="007A0058"/>
    <w:rsid w:val="007A5065"/>
    <w:rsid w:val="007A56B5"/>
    <w:rsid w:val="007B08BA"/>
    <w:rsid w:val="007B1023"/>
    <w:rsid w:val="007B28AD"/>
    <w:rsid w:val="007B2F8D"/>
    <w:rsid w:val="007B5B0C"/>
    <w:rsid w:val="007C4836"/>
    <w:rsid w:val="007C4F0F"/>
    <w:rsid w:val="007E1C98"/>
    <w:rsid w:val="007E65E8"/>
    <w:rsid w:val="00802797"/>
    <w:rsid w:val="00805BD4"/>
    <w:rsid w:val="008126D1"/>
    <w:rsid w:val="00813915"/>
    <w:rsid w:val="00815D05"/>
    <w:rsid w:val="00831001"/>
    <w:rsid w:val="0084405C"/>
    <w:rsid w:val="008464DD"/>
    <w:rsid w:val="00870431"/>
    <w:rsid w:val="00872927"/>
    <w:rsid w:val="00872F8A"/>
    <w:rsid w:val="008801B6"/>
    <w:rsid w:val="00882753"/>
    <w:rsid w:val="008975A3"/>
    <w:rsid w:val="008B4EFF"/>
    <w:rsid w:val="008B6D62"/>
    <w:rsid w:val="008C0CDC"/>
    <w:rsid w:val="008D64C6"/>
    <w:rsid w:val="008D6AB2"/>
    <w:rsid w:val="008D7246"/>
    <w:rsid w:val="008E1A9F"/>
    <w:rsid w:val="008E2ABB"/>
    <w:rsid w:val="008E3C41"/>
    <w:rsid w:val="008F2403"/>
    <w:rsid w:val="008F275C"/>
    <w:rsid w:val="008F2A64"/>
    <w:rsid w:val="008F3785"/>
    <w:rsid w:val="008F6F1D"/>
    <w:rsid w:val="0090026E"/>
    <w:rsid w:val="00902836"/>
    <w:rsid w:val="00910F90"/>
    <w:rsid w:val="00915B1F"/>
    <w:rsid w:val="00916A49"/>
    <w:rsid w:val="009176DF"/>
    <w:rsid w:val="00917BF6"/>
    <w:rsid w:val="00920F8E"/>
    <w:rsid w:val="0092556B"/>
    <w:rsid w:val="0092590F"/>
    <w:rsid w:val="00934D52"/>
    <w:rsid w:val="009351D5"/>
    <w:rsid w:val="009634E0"/>
    <w:rsid w:val="0097718C"/>
    <w:rsid w:val="009773B1"/>
    <w:rsid w:val="00977EC6"/>
    <w:rsid w:val="009828AE"/>
    <w:rsid w:val="00987BDA"/>
    <w:rsid w:val="009910D8"/>
    <w:rsid w:val="00995EEA"/>
    <w:rsid w:val="009A2CF7"/>
    <w:rsid w:val="009A485E"/>
    <w:rsid w:val="009C2439"/>
    <w:rsid w:val="009C6672"/>
    <w:rsid w:val="009D1B6B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25DC0"/>
    <w:rsid w:val="00A30337"/>
    <w:rsid w:val="00A34C63"/>
    <w:rsid w:val="00A41CEE"/>
    <w:rsid w:val="00A460AD"/>
    <w:rsid w:val="00A50D7B"/>
    <w:rsid w:val="00A53616"/>
    <w:rsid w:val="00A62935"/>
    <w:rsid w:val="00A6346E"/>
    <w:rsid w:val="00A63DD0"/>
    <w:rsid w:val="00A6425A"/>
    <w:rsid w:val="00A77126"/>
    <w:rsid w:val="00A7735D"/>
    <w:rsid w:val="00A857D1"/>
    <w:rsid w:val="00A95766"/>
    <w:rsid w:val="00A97A8D"/>
    <w:rsid w:val="00AB2D33"/>
    <w:rsid w:val="00AB36F7"/>
    <w:rsid w:val="00AB49FC"/>
    <w:rsid w:val="00AC7F75"/>
    <w:rsid w:val="00AD306D"/>
    <w:rsid w:val="00AD3447"/>
    <w:rsid w:val="00AD771A"/>
    <w:rsid w:val="00AE30D0"/>
    <w:rsid w:val="00AE6532"/>
    <w:rsid w:val="00AE7A4C"/>
    <w:rsid w:val="00AF13C8"/>
    <w:rsid w:val="00B020AE"/>
    <w:rsid w:val="00B06B38"/>
    <w:rsid w:val="00B115F9"/>
    <w:rsid w:val="00B12831"/>
    <w:rsid w:val="00B14995"/>
    <w:rsid w:val="00B17740"/>
    <w:rsid w:val="00B2161D"/>
    <w:rsid w:val="00B26010"/>
    <w:rsid w:val="00B279CB"/>
    <w:rsid w:val="00B3223C"/>
    <w:rsid w:val="00B37BF0"/>
    <w:rsid w:val="00B4092E"/>
    <w:rsid w:val="00B44B89"/>
    <w:rsid w:val="00B45AFA"/>
    <w:rsid w:val="00B46A0C"/>
    <w:rsid w:val="00B54C98"/>
    <w:rsid w:val="00B569F2"/>
    <w:rsid w:val="00B6013A"/>
    <w:rsid w:val="00B81FC9"/>
    <w:rsid w:val="00B934F7"/>
    <w:rsid w:val="00B94965"/>
    <w:rsid w:val="00BA173B"/>
    <w:rsid w:val="00BA7145"/>
    <w:rsid w:val="00BA7C41"/>
    <w:rsid w:val="00BB07C0"/>
    <w:rsid w:val="00BB47B5"/>
    <w:rsid w:val="00BB4E02"/>
    <w:rsid w:val="00BB5C73"/>
    <w:rsid w:val="00BB7D97"/>
    <w:rsid w:val="00BC1086"/>
    <w:rsid w:val="00BC1E43"/>
    <w:rsid w:val="00BC6419"/>
    <w:rsid w:val="00BC71F7"/>
    <w:rsid w:val="00BC78D3"/>
    <w:rsid w:val="00BD0921"/>
    <w:rsid w:val="00BE4647"/>
    <w:rsid w:val="00BE5792"/>
    <w:rsid w:val="00BE66DD"/>
    <w:rsid w:val="00BF7F0C"/>
    <w:rsid w:val="00C01B01"/>
    <w:rsid w:val="00C01EF1"/>
    <w:rsid w:val="00C14D3C"/>
    <w:rsid w:val="00C14F5C"/>
    <w:rsid w:val="00C15A50"/>
    <w:rsid w:val="00C2280A"/>
    <w:rsid w:val="00C27FA0"/>
    <w:rsid w:val="00C31AEC"/>
    <w:rsid w:val="00C34D82"/>
    <w:rsid w:val="00C41181"/>
    <w:rsid w:val="00C50F36"/>
    <w:rsid w:val="00C518AB"/>
    <w:rsid w:val="00C567D7"/>
    <w:rsid w:val="00C768FB"/>
    <w:rsid w:val="00C80B97"/>
    <w:rsid w:val="00C90E2C"/>
    <w:rsid w:val="00C94F7F"/>
    <w:rsid w:val="00CA356D"/>
    <w:rsid w:val="00CA4CDF"/>
    <w:rsid w:val="00CB05ED"/>
    <w:rsid w:val="00CB7C5D"/>
    <w:rsid w:val="00CC35A7"/>
    <w:rsid w:val="00CD0267"/>
    <w:rsid w:val="00CD0E08"/>
    <w:rsid w:val="00CD4354"/>
    <w:rsid w:val="00CE3FC6"/>
    <w:rsid w:val="00CE4128"/>
    <w:rsid w:val="00D05FCE"/>
    <w:rsid w:val="00D125E2"/>
    <w:rsid w:val="00D152ED"/>
    <w:rsid w:val="00D162CF"/>
    <w:rsid w:val="00D22F33"/>
    <w:rsid w:val="00D23A4B"/>
    <w:rsid w:val="00D30E33"/>
    <w:rsid w:val="00D31F54"/>
    <w:rsid w:val="00D3272F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318A"/>
    <w:rsid w:val="00D971EC"/>
    <w:rsid w:val="00DB5D58"/>
    <w:rsid w:val="00DC0F32"/>
    <w:rsid w:val="00DC5A75"/>
    <w:rsid w:val="00DD214D"/>
    <w:rsid w:val="00DE1772"/>
    <w:rsid w:val="00DE197E"/>
    <w:rsid w:val="00DE5E11"/>
    <w:rsid w:val="00DE762A"/>
    <w:rsid w:val="00E06737"/>
    <w:rsid w:val="00E11252"/>
    <w:rsid w:val="00E23C36"/>
    <w:rsid w:val="00E26DFC"/>
    <w:rsid w:val="00E27570"/>
    <w:rsid w:val="00E32949"/>
    <w:rsid w:val="00E3431B"/>
    <w:rsid w:val="00E41F5C"/>
    <w:rsid w:val="00E46288"/>
    <w:rsid w:val="00E47C90"/>
    <w:rsid w:val="00E53BE2"/>
    <w:rsid w:val="00E5495A"/>
    <w:rsid w:val="00E6139D"/>
    <w:rsid w:val="00E67A40"/>
    <w:rsid w:val="00E95462"/>
    <w:rsid w:val="00E97A3A"/>
    <w:rsid w:val="00EA0395"/>
    <w:rsid w:val="00EA1D83"/>
    <w:rsid w:val="00EA3E05"/>
    <w:rsid w:val="00EA6297"/>
    <w:rsid w:val="00EC7D70"/>
    <w:rsid w:val="00ED3207"/>
    <w:rsid w:val="00ED6E90"/>
    <w:rsid w:val="00EE02BB"/>
    <w:rsid w:val="00EE72D6"/>
    <w:rsid w:val="00EF1230"/>
    <w:rsid w:val="00EF518C"/>
    <w:rsid w:val="00EF5CCF"/>
    <w:rsid w:val="00F03AB7"/>
    <w:rsid w:val="00F04C7F"/>
    <w:rsid w:val="00F1019D"/>
    <w:rsid w:val="00F14B1C"/>
    <w:rsid w:val="00F15A97"/>
    <w:rsid w:val="00F250D6"/>
    <w:rsid w:val="00F27BC8"/>
    <w:rsid w:val="00F324F6"/>
    <w:rsid w:val="00F3552A"/>
    <w:rsid w:val="00F36091"/>
    <w:rsid w:val="00F36A91"/>
    <w:rsid w:val="00F40432"/>
    <w:rsid w:val="00F41127"/>
    <w:rsid w:val="00F42155"/>
    <w:rsid w:val="00F5075C"/>
    <w:rsid w:val="00F54E94"/>
    <w:rsid w:val="00F554AE"/>
    <w:rsid w:val="00F57295"/>
    <w:rsid w:val="00F67560"/>
    <w:rsid w:val="00F81F3D"/>
    <w:rsid w:val="00F85545"/>
    <w:rsid w:val="00F92040"/>
    <w:rsid w:val="00FA3B22"/>
    <w:rsid w:val="00FB0FD6"/>
    <w:rsid w:val="00FD59B1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3</cp:revision>
  <dcterms:created xsi:type="dcterms:W3CDTF">2025-04-02T13:43:00Z</dcterms:created>
  <dcterms:modified xsi:type="dcterms:W3CDTF">2025-04-17T10:51:00Z</dcterms:modified>
</cp:coreProperties>
</file>